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112DE" w14:textId="77777777" w:rsidR="00C42F17" w:rsidRDefault="00C42F17" w:rsidP="00C42F17">
      <w:pPr>
        <w:jc w:val="center"/>
        <w:rPr>
          <w:b/>
          <w:noProof/>
          <w:sz w:val="16"/>
          <w:szCs w:val="16"/>
          <w:u w:val="single"/>
        </w:rPr>
      </w:pPr>
    </w:p>
    <w:p w14:paraId="476DD286" w14:textId="4A9D23D5"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ins w:id="0" w:author="elijah millard" w:date="2014-11-24T12:53:00Z">
        <w:r w:rsidR="00FF6650">
          <w:rPr>
            <w:rFonts w:ascii="Palatino Linotype" w:hAnsi="Palatino Linotype"/>
            <w:b/>
            <w:u w:val="single"/>
          </w:rPr>
          <w:t>-2</w:t>
        </w:r>
      </w:ins>
    </w:p>
    <w:p w14:paraId="5B322C87" w14:textId="77777777" w:rsidR="00C42F17" w:rsidRPr="00796C3D" w:rsidRDefault="00C42F17" w:rsidP="00C42F17">
      <w:pPr>
        <w:rPr>
          <w:rFonts w:ascii="Palatino Linotype" w:hAnsi="Palatino Linotype"/>
          <w:sz w:val="22"/>
        </w:rPr>
      </w:pPr>
    </w:p>
    <w:p w14:paraId="2EE32CAF" w14:textId="4E02A62E" w:rsidR="00C42F17" w:rsidRPr="00796C3D" w:rsidRDefault="00A64796" w:rsidP="00C42F17">
      <w:pPr>
        <w:rPr>
          <w:rFonts w:ascii="Palatino Linotype" w:hAnsi="Palatino Linotype"/>
          <w:b/>
          <w:sz w:val="22"/>
        </w:rPr>
      </w:pPr>
      <w:r>
        <w:rPr>
          <w:rFonts w:ascii="Palatino Linotype" w:hAnsi="Palatino Linotype"/>
          <w:b/>
          <w:sz w:val="22"/>
        </w:rPr>
        <w:t>Teacher Candidate _</w:t>
      </w:r>
      <w:r w:rsidRPr="00A64796">
        <w:rPr>
          <w:rFonts w:ascii="Palatino Linotype" w:hAnsi="Palatino Linotype"/>
          <w:b/>
          <w:sz w:val="22"/>
          <w:u w:val="single"/>
        </w:rPr>
        <w:t>Christopher Millard</w:t>
      </w:r>
      <w:r w:rsidR="00C42F17" w:rsidRPr="00796C3D">
        <w:rPr>
          <w:rFonts w:ascii="Palatino Linotype" w:hAnsi="Palatino Linotype"/>
          <w:b/>
          <w:sz w:val="22"/>
        </w:rPr>
        <w:t>_ Grade Level_</w:t>
      </w:r>
      <w:r w:rsidRPr="00A64796">
        <w:rPr>
          <w:rFonts w:ascii="Palatino Linotype" w:hAnsi="Palatino Linotype"/>
          <w:b/>
          <w:sz w:val="22"/>
          <w:u w:val="single"/>
        </w:rPr>
        <w:t>6</w:t>
      </w:r>
      <w:r w:rsidR="00C42F17" w:rsidRPr="00A64796">
        <w:rPr>
          <w:rFonts w:ascii="Palatino Linotype" w:hAnsi="Palatino Linotype"/>
          <w:b/>
          <w:sz w:val="22"/>
        </w:rPr>
        <w:t>_</w:t>
      </w:r>
      <w:r w:rsidR="00C42F17" w:rsidRPr="00796C3D">
        <w:rPr>
          <w:rFonts w:ascii="Palatino Linotype" w:hAnsi="Palatino Linotype"/>
          <w:b/>
          <w:sz w:val="22"/>
        </w:rPr>
        <w:t xml:space="preserve"> Date of lesson_______________</w:t>
      </w:r>
    </w:p>
    <w:p w14:paraId="5C35EFCB" w14:textId="77777777" w:rsidR="00C42F17" w:rsidRPr="00796C3D" w:rsidRDefault="00C42F17" w:rsidP="00C42F17">
      <w:pPr>
        <w:rPr>
          <w:rFonts w:ascii="Palatino Linotype" w:hAnsi="Palatino Linotype"/>
          <w:u w:val="single"/>
        </w:rPr>
      </w:pPr>
    </w:p>
    <w:p w14:paraId="1C3D1DC2"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17FF91E1" w14:textId="24B85881" w:rsidR="00A64796" w:rsidRDefault="002B01D0" w:rsidP="00F62A3B">
      <w:pPr>
        <w:autoSpaceDE w:val="0"/>
        <w:autoSpaceDN w:val="0"/>
        <w:adjustRightInd w:val="0"/>
        <w:rPr>
          <w:ins w:id="1" w:author="elijah millard" w:date="2014-11-24T12:55:00Z"/>
          <w:rFonts w:ascii="Arial" w:eastAsiaTheme="minorEastAsia" w:hAnsi="Arial" w:cs="Arial"/>
          <w:b/>
          <w:bCs/>
          <w:sz w:val="22"/>
          <w:szCs w:val="22"/>
          <w:lang w:eastAsia="ja-JP"/>
        </w:rPr>
      </w:pPr>
      <w:r>
        <w:rPr>
          <w:rFonts w:ascii="Arial" w:eastAsiaTheme="minorEastAsia" w:hAnsi="Arial" w:cs="Arial"/>
          <w:b/>
          <w:bCs/>
          <w:sz w:val="22"/>
          <w:szCs w:val="22"/>
          <w:lang w:eastAsia="ja-JP"/>
        </w:rPr>
        <w:t>-</w:t>
      </w:r>
      <w:r w:rsidR="00A64796">
        <w:rPr>
          <w:rFonts w:ascii="Arial" w:eastAsiaTheme="minorEastAsia" w:hAnsi="Arial" w:cs="Arial"/>
          <w:b/>
          <w:bCs/>
          <w:sz w:val="22"/>
          <w:szCs w:val="22"/>
          <w:lang w:eastAsia="ja-JP"/>
        </w:rPr>
        <w:t>6SS3: Students analyze the geographic, political, economic, religious, and social structures of the early civilizations of Ancient Greece.</w:t>
      </w:r>
    </w:p>
    <w:p w14:paraId="21151E54" w14:textId="77777777" w:rsidR="00FF6650" w:rsidRDefault="00FF6650" w:rsidP="00F62A3B">
      <w:pPr>
        <w:autoSpaceDE w:val="0"/>
        <w:autoSpaceDN w:val="0"/>
        <w:adjustRightInd w:val="0"/>
        <w:rPr>
          <w:ins w:id="2" w:author="elijah millard" w:date="2014-11-24T12:53:00Z"/>
          <w:rFonts w:ascii="Arial" w:eastAsiaTheme="minorEastAsia" w:hAnsi="Arial" w:cs="Arial"/>
          <w:b/>
          <w:bCs/>
          <w:sz w:val="22"/>
          <w:szCs w:val="22"/>
          <w:lang w:eastAsia="ja-JP"/>
        </w:rPr>
      </w:pPr>
    </w:p>
    <w:p w14:paraId="120609B3" w14:textId="65276379" w:rsidR="00B0026F" w:rsidRPr="00B0026F" w:rsidRDefault="00B0026F" w:rsidP="00B0026F">
      <w:pPr>
        <w:autoSpaceDE w:val="0"/>
        <w:autoSpaceDN w:val="0"/>
        <w:adjustRightInd w:val="0"/>
        <w:ind w:left="810"/>
        <w:rPr>
          <w:rFonts w:ascii="Arial" w:eastAsiaTheme="minorEastAsia" w:hAnsi="Arial" w:cs="Arial"/>
          <w:b/>
          <w:bCs/>
          <w:sz w:val="22"/>
          <w:szCs w:val="22"/>
          <w:lang w:eastAsia="ja-JP"/>
        </w:rPr>
      </w:pPr>
      <w:r w:rsidRPr="00B0026F">
        <w:rPr>
          <w:rFonts w:ascii="Arial" w:eastAsiaTheme="minorEastAsia" w:hAnsi="Arial" w:cs="Arial"/>
          <w:b/>
          <w:bCs/>
          <w:sz w:val="22"/>
          <w:szCs w:val="22"/>
          <w:lang w:eastAsia="ja-JP"/>
        </w:rPr>
        <w:t>6SS3.b: Identify the transition from tyranny and oligarchy to early democratic forms of</w:t>
      </w:r>
      <w:r>
        <w:rPr>
          <w:rFonts w:ascii="Arial" w:eastAsiaTheme="minorEastAsia" w:hAnsi="Arial" w:cs="Arial"/>
          <w:b/>
          <w:bCs/>
          <w:sz w:val="22"/>
          <w:szCs w:val="22"/>
          <w:lang w:eastAsia="ja-JP"/>
        </w:rPr>
        <w:t xml:space="preserve"> </w:t>
      </w:r>
      <w:r w:rsidRPr="00B0026F">
        <w:rPr>
          <w:rFonts w:ascii="Arial" w:eastAsiaTheme="minorEastAsia" w:hAnsi="Arial" w:cs="Arial"/>
          <w:b/>
          <w:bCs/>
          <w:sz w:val="22"/>
          <w:szCs w:val="22"/>
          <w:lang w:eastAsia="ja-JP"/>
        </w:rPr>
        <w:t>government and back to dictatorship in ancient Greece, including the</w:t>
      </w:r>
    </w:p>
    <w:p w14:paraId="11A8A8E2" w14:textId="10CD6657" w:rsidR="00FF6650" w:rsidRPr="00FF6650" w:rsidRDefault="00B0026F" w:rsidP="00B0026F">
      <w:pPr>
        <w:autoSpaceDE w:val="0"/>
        <w:autoSpaceDN w:val="0"/>
        <w:adjustRightInd w:val="0"/>
        <w:ind w:left="810"/>
        <w:rPr>
          <w:ins w:id="3" w:author="elijah millard" w:date="2014-11-24T12:53:00Z"/>
          <w:rFonts w:ascii="Arial" w:eastAsiaTheme="minorEastAsia" w:hAnsi="Arial" w:cs="Arial"/>
          <w:b/>
          <w:bCs/>
          <w:sz w:val="22"/>
          <w:szCs w:val="22"/>
          <w:lang w:eastAsia="ja-JP"/>
        </w:rPr>
        <w:pPrChange w:id="4" w:author="elijah millard" w:date="2014-11-24T12:54:00Z">
          <w:pPr>
            <w:autoSpaceDE w:val="0"/>
            <w:autoSpaceDN w:val="0"/>
            <w:adjustRightInd w:val="0"/>
          </w:pPr>
        </w:pPrChange>
      </w:pPr>
      <w:r w:rsidRPr="00B0026F">
        <w:rPr>
          <w:rFonts w:ascii="Arial" w:eastAsiaTheme="minorEastAsia" w:hAnsi="Arial" w:cs="Arial"/>
          <w:b/>
          <w:bCs/>
          <w:sz w:val="22"/>
          <w:szCs w:val="22"/>
          <w:lang w:eastAsia="ja-JP"/>
        </w:rPr>
        <w:t>significance of the invention of the ideas of citizenship</w:t>
      </w:r>
      <w:r w:rsidR="00AD3A48" w:rsidRPr="00B0026F">
        <w:rPr>
          <w:rFonts w:ascii="Arial" w:eastAsiaTheme="minorEastAsia" w:hAnsi="Arial" w:cs="Arial"/>
          <w:b/>
          <w:bCs/>
          <w:sz w:val="22"/>
          <w:szCs w:val="22"/>
          <w:lang w:eastAsia="ja-JP"/>
        </w:rPr>
        <w:t>.</w:t>
      </w:r>
    </w:p>
    <w:p w14:paraId="097482E4" w14:textId="7A5D3200" w:rsidR="00FF6650" w:rsidRPr="00FF6650" w:rsidDel="005A6ED2" w:rsidRDefault="00FF6650">
      <w:pPr>
        <w:autoSpaceDE w:val="0"/>
        <w:autoSpaceDN w:val="0"/>
        <w:adjustRightInd w:val="0"/>
        <w:ind w:left="810"/>
        <w:rPr>
          <w:del w:id="5" w:author="elijah millard" w:date="2014-11-24T13:06:00Z"/>
          <w:rFonts w:ascii="Arial" w:eastAsiaTheme="minorEastAsia" w:hAnsi="Arial" w:cs="Arial"/>
          <w:bCs/>
          <w:sz w:val="22"/>
          <w:szCs w:val="22"/>
          <w:lang w:eastAsia="ja-JP"/>
          <w:rPrChange w:id="6" w:author="elijah millard" w:date="2014-11-24T12:55:00Z">
            <w:rPr>
              <w:del w:id="7" w:author="elijah millard" w:date="2014-11-24T13:06:00Z"/>
              <w:rFonts w:ascii="Arial" w:eastAsiaTheme="minorEastAsia" w:hAnsi="Arial" w:cs="Arial"/>
              <w:b/>
              <w:bCs/>
              <w:sz w:val="22"/>
              <w:szCs w:val="22"/>
              <w:lang w:eastAsia="ja-JP"/>
            </w:rPr>
          </w:rPrChange>
        </w:rPr>
        <w:pPrChange w:id="8" w:author="elijah millard" w:date="2014-11-24T12:54:00Z">
          <w:pPr>
            <w:autoSpaceDE w:val="0"/>
            <w:autoSpaceDN w:val="0"/>
            <w:adjustRightInd w:val="0"/>
          </w:pPr>
        </w:pPrChange>
      </w:pPr>
    </w:p>
    <w:p w14:paraId="133C638A" w14:textId="77777777" w:rsidR="00315884" w:rsidDel="00671F8A" w:rsidRDefault="00315884" w:rsidP="00C42F17">
      <w:pPr>
        <w:rPr>
          <w:ins w:id="9" w:author="Timothy Quezada" w:date="2014-11-20T14:00:00Z"/>
          <w:del w:id="10" w:author="elijah millard" w:date="2014-11-24T12:42:00Z"/>
          <w:rFonts w:ascii="Palatino Linotype" w:hAnsi="Palatino Linotype"/>
          <w:b/>
          <w:u w:val="single"/>
        </w:rPr>
      </w:pPr>
    </w:p>
    <w:p w14:paraId="2B520426" w14:textId="7CC2CCE9" w:rsidR="00326615" w:rsidDel="00671F8A" w:rsidRDefault="00326615" w:rsidP="00C42F17">
      <w:pPr>
        <w:rPr>
          <w:ins w:id="11" w:author="Timothy Quezada" w:date="2014-11-20T14:00:00Z"/>
          <w:del w:id="12" w:author="elijah millard" w:date="2014-11-24T12:42:00Z"/>
          <w:rFonts w:ascii="Palatino Linotype" w:hAnsi="Palatino Linotype"/>
          <w:b/>
          <w:u w:val="single"/>
        </w:rPr>
      </w:pPr>
      <w:ins w:id="13" w:author="Timothy Quezada" w:date="2014-11-20T14:00:00Z">
        <w:del w:id="14" w:author="elijah millard" w:date="2014-11-24T12:42:00Z">
          <w:r w:rsidDel="00671F8A">
            <w:rPr>
              <w:rFonts w:ascii="Palatino Linotype" w:hAnsi="Palatino Linotype"/>
              <w:b/>
              <w:u w:val="single"/>
            </w:rPr>
            <w:delText>Could also include ELA standard since some writing involved in lesson</w:delText>
          </w:r>
        </w:del>
      </w:ins>
    </w:p>
    <w:p w14:paraId="6FE7D136" w14:textId="77777777" w:rsidR="00326615" w:rsidRDefault="00326615" w:rsidP="00C42F17">
      <w:pPr>
        <w:rPr>
          <w:rFonts w:ascii="Palatino Linotype" w:hAnsi="Palatino Linotype"/>
          <w:b/>
          <w:u w:val="single"/>
        </w:rPr>
      </w:pPr>
    </w:p>
    <w:p w14:paraId="1BD8231B" w14:textId="77777777" w:rsidR="00C42F17"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62B883D3" w14:textId="77777777" w:rsidR="002B01D0" w:rsidRDefault="002B01D0" w:rsidP="00C42F17">
      <w:pPr>
        <w:rPr>
          <w:rFonts w:ascii="Palatino Linotype" w:hAnsi="Palatino Linotype"/>
          <w:sz w:val="18"/>
          <w:szCs w:val="18"/>
        </w:rPr>
      </w:pPr>
    </w:p>
    <w:p w14:paraId="5BA60EE4" w14:textId="21952D36" w:rsidR="002B01D0" w:rsidRPr="002B01D0" w:rsidRDefault="002B01D0" w:rsidP="002B01D0">
      <w:pPr>
        <w:rPr>
          <w:rFonts w:ascii="Palatino Linotype" w:hAnsi="Palatino Linotype"/>
          <w:b/>
          <w:szCs w:val="18"/>
        </w:rPr>
      </w:pPr>
      <w:r>
        <w:rPr>
          <w:rFonts w:ascii="Palatino Linotype" w:hAnsi="Palatino Linotype"/>
          <w:b/>
          <w:szCs w:val="18"/>
        </w:rPr>
        <w:t>-</w:t>
      </w:r>
      <w:r w:rsidR="002E3AA0" w:rsidRPr="002B01D0">
        <w:rPr>
          <w:rFonts w:ascii="Palatino Linotype" w:hAnsi="Palatino Linotype"/>
          <w:b/>
          <w:szCs w:val="18"/>
        </w:rPr>
        <w:t>Students</w:t>
      </w:r>
      <w:del w:id="15" w:author="elijah millard" w:date="2014-11-24T12:56:00Z">
        <w:r w:rsidRPr="002B01D0" w:rsidDel="00FF6650">
          <w:rPr>
            <w:rFonts w:ascii="Palatino Linotype" w:hAnsi="Palatino Linotype"/>
            <w:b/>
            <w:szCs w:val="18"/>
          </w:rPr>
          <w:delText xml:space="preserve"> have minimal knowledge on Ancient Greece but are proficient in Ancient Mesopotamia, Egypt,</w:delText>
        </w:r>
        <w:r w:rsidDel="00FF6650">
          <w:rPr>
            <w:rFonts w:ascii="Palatino Linotype" w:hAnsi="Palatino Linotype"/>
            <w:b/>
            <w:szCs w:val="18"/>
          </w:rPr>
          <w:delText xml:space="preserve"> </w:delText>
        </w:r>
        <w:r w:rsidRPr="002B01D0" w:rsidDel="00FF6650">
          <w:rPr>
            <w:rFonts w:ascii="Palatino Linotype" w:hAnsi="Palatino Linotype"/>
            <w:b/>
            <w:szCs w:val="18"/>
          </w:rPr>
          <w:delText>and Kush</w:delText>
        </w:r>
      </w:del>
      <w:ins w:id="16" w:author="elijah millard" w:date="2014-11-24T12:56:00Z">
        <w:r w:rsidR="00FF6650">
          <w:rPr>
            <w:rFonts w:ascii="Palatino Linotype" w:hAnsi="Palatino Linotype"/>
            <w:b/>
            <w:szCs w:val="18"/>
          </w:rPr>
          <w:t xml:space="preserve"> have </w:t>
        </w:r>
      </w:ins>
      <w:r w:rsidR="00B16EAB">
        <w:rPr>
          <w:rFonts w:ascii="Palatino Linotype" w:hAnsi="Palatino Linotype"/>
          <w:b/>
          <w:szCs w:val="18"/>
        </w:rPr>
        <w:t xml:space="preserve">some </w:t>
      </w:r>
      <w:ins w:id="17" w:author="elijah millard" w:date="2014-11-24T12:56:00Z">
        <w:r w:rsidR="00FF6650">
          <w:rPr>
            <w:rFonts w:ascii="Palatino Linotype" w:hAnsi="Palatino Linotype"/>
            <w:b/>
            <w:szCs w:val="18"/>
          </w:rPr>
          <w:t xml:space="preserve">prior knowledge </w:t>
        </w:r>
      </w:ins>
      <w:r w:rsidR="00B16EAB">
        <w:rPr>
          <w:rFonts w:ascii="Palatino Linotype" w:hAnsi="Palatino Linotype"/>
          <w:b/>
          <w:szCs w:val="18"/>
        </w:rPr>
        <w:t>of theocracy, monarchy, and democracy</w:t>
      </w:r>
      <w:r w:rsidRPr="002B01D0">
        <w:rPr>
          <w:rFonts w:ascii="Palatino Linotype" w:hAnsi="Palatino Linotype"/>
          <w:b/>
          <w:szCs w:val="18"/>
        </w:rPr>
        <w:t>.</w:t>
      </w:r>
      <w:r w:rsidR="00B16EAB">
        <w:rPr>
          <w:rFonts w:ascii="Palatino Linotype" w:hAnsi="Palatino Linotype"/>
          <w:b/>
          <w:szCs w:val="18"/>
        </w:rPr>
        <w:t xml:space="preserve">  Students have knowledge on Solon, Cleisthenes,  and Pericles. </w:t>
      </w:r>
    </w:p>
    <w:p w14:paraId="7A39875C" w14:textId="77777777" w:rsidR="00C42F17" w:rsidRPr="00796C3D" w:rsidRDefault="00C42F17" w:rsidP="00C42F17">
      <w:pPr>
        <w:rPr>
          <w:rFonts w:ascii="Palatino Linotype" w:hAnsi="Palatino Linotype"/>
        </w:rPr>
      </w:pPr>
    </w:p>
    <w:p w14:paraId="0C0ABC33"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3E8F7B8" w14:textId="77777777" w:rsidR="002B01D0" w:rsidRDefault="002B01D0" w:rsidP="00A64796">
      <w:pPr>
        <w:rPr>
          <w:rFonts w:ascii="Palatino Linotype" w:hAnsi="Palatino Linotype"/>
          <w:b/>
        </w:rPr>
      </w:pPr>
    </w:p>
    <w:p w14:paraId="73763145" w14:textId="3EDF6023" w:rsidR="00A37628" w:rsidRDefault="00A37628" w:rsidP="004F5165">
      <w:pPr>
        <w:ind w:left="180" w:hanging="180"/>
        <w:rPr>
          <w:rFonts w:ascii="Palatino Linotype" w:hAnsi="Palatino Linotype"/>
          <w:b/>
        </w:rPr>
      </w:pPr>
      <w:r w:rsidRPr="00A37628">
        <w:rPr>
          <w:rFonts w:ascii="Palatino Linotype" w:hAnsi="Palatino Linotype"/>
          <w:b/>
        </w:rPr>
        <w:t xml:space="preserve">- Students will </w:t>
      </w:r>
      <w:r w:rsidR="004F5165">
        <w:rPr>
          <w:rFonts w:ascii="Palatino Linotype" w:hAnsi="Palatino Linotype"/>
          <w:b/>
        </w:rPr>
        <w:t>be able to compare/contrast</w:t>
      </w:r>
      <w:r w:rsidRPr="00A37628">
        <w:rPr>
          <w:rFonts w:ascii="Palatino Linotype" w:hAnsi="Palatino Linotype"/>
          <w:b/>
        </w:rPr>
        <w:t xml:space="preserve"> </w:t>
      </w:r>
      <w:r w:rsidR="00B0026F">
        <w:rPr>
          <w:rFonts w:ascii="Palatino Linotype" w:hAnsi="Palatino Linotype"/>
          <w:b/>
        </w:rPr>
        <w:t xml:space="preserve">democracy, tyranny, oligarchy, </w:t>
      </w:r>
      <w:r w:rsidR="00874955">
        <w:rPr>
          <w:rFonts w:ascii="Palatino Linotype" w:hAnsi="Palatino Linotype"/>
          <w:b/>
        </w:rPr>
        <w:t>and monarchy</w:t>
      </w:r>
      <w:r w:rsidRPr="00A37628">
        <w:rPr>
          <w:rFonts w:ascii="Palatino Linotype" w:hAnsi="Palatino Linotype"/>
          <w:b/>
        </w:rPr>
        <w:t xml:space="preserve">. </w:t>
      </w:r>
    </w:p>
    <w:p w14:paraId="238B3AA6" w14:textId="1351D87B" w:rsidR="00A37628" w:rsidRDefault="00A64796" w:rsidP="00A64796">
      <w:pPr>
        <w:rPr>
          <w:rFonts w:ascii="Palatino Linotype" w:hAnsi="Palatino Linotype"/>
          <w:b/>
        </w:rPr>
      </w:pPr>
      <w:r w:rsidRPr="00F62A3B">
        <w:rPr>
          <w:rFonts w:ascii="Palatino Linotype" w:hAnsi="Palatino Linotype"/>
          <w:b/>
        </w:rPr>
        <w:t>-</w:t>
      </w:r>
      <w:r w:rsidR="00A37628">
        <w:rPr>
          <w:rFonts w:ascii="Palatino Linotype" w:hAnsi="Palatino Linotype"/>
          <w:b/>
        </w:rPr>
        <w:t xml:space="preserve"> </w:t>
      </w:r>
      <w:r w:rsidRPr="00F62A3B">
        <w:rPr>
          <w:rFonts w:ascii="Palatino Linotype" w:hAnsi="Palatino Linotype"/>
          <w:b/>
        </w:rPr>
        <w:t>S</w:t>
      </w:r>
      <w:r w:rsidR="00D759C7">
        <w:rPr>
          <w:rFonts w:ascii="Palatino Linotype" w:hAnsi="Palatino Linotype"/>
          <w:b/>
        </w:rPr>
        <w:t xml:space="preserve">tudents will </w:t>
      </w:r>
      <w:r w:rsidR="00A37628">
        <w:rPr>
          <w:rFonts w:ascii="Palatino Linotype" w:hAnsi="Palatino Linotype"/>
          <w:b/>
        </w:rPr>
        <w:t>be able to describe</w:t>
      </w:r>
      <w:r w:rsidR="00B0026F">
        <w:rPr>
          <w:rFonts w:ascii="Palatino Linotype" w:hAnsi="Palatino Linotype"/>
          <w:b/>
        </w:rPr>
        <w:t xml:space="preserve"> who were eligible to vote</w:t>
      </w:r>
      <w:r w:rsidR="00A37628">
        <w:rPr>
          <w:rFonts w:ascii="Palatino Linotype" w:hAnsi="Palatino Linotype"/>
          <w:b/>
        </w:rPr>
        <w:t>.</w:t>
      </w:r>
    </w:p>
    <w:p w14:paraId="2690CEA1" w14:textId="4977A804" w:rsidR="00B0026F" w:rsidRDefault="00A37628" w:rsidP="004E3637">
      <w:pPr>
        <w:ind w:left="180" w:hanging="180"/>
        <w:rPr>
          <w:rFonts w:ascii="Palatino Linotype" w:hAnsi="Palatino Linotype"/>
          <w:b/>
        </w:rPr>
      </w:pPr>
      <w:r>
        <w:rPr>
          <w:rFonts w:ascii="Palatino Linotype" w:hAnsi="Palatino Linotype"/>
          <w:b/>
        </w:rPr>
        <w:t xml:space="preserve">- </w:t>
      </w:r>
      <w:r w:rsidRPr="00A37628">
        <w:rPr>
          <w:rFonts w:ascii="Palatino Linotype" w:hAnsi="Palatino Linotype"/>
          <w:b/>
        </w:rPr>
        <w:t>Students will be able</w:t>
      </w:r>
      <w:r w:rsidR="00B0026F">
        <w:rPr>
          <w:rFonts w:ascii="Palatino Linotype" w:hAnsi="Palatino Linotype"/>
          <w:b/>
        </w:rPr>
        <w:t xml:space="preserve"> to describe citizenship</w:t>
      </w:r>
      <w:r w:rsidRPr="00A37628">
        <w:rPr>
          <w:rFonts w:ascii="Palatino Linotype" w:hAnsi="Palatino Linotype"/>
          <w:b/>
        </w:rPr>
        <w:t>.</w:t>
      </w:r>
    </w:p>
    <w:p w14:paraId="07FDC3A6" w14:textId="77777777" w:rsidR="00315884" w:rsidRDefault="00315884" w:rsidP="00C42F17">
      <w:pPr>
        <w:rPr>
          <w:rFonts w:ascii="Palatino Linotype" w:hAnsi="Palatino Linotype"/>
          <w:b/>
          <w:u w:val="single"/>
        </w:rPr>
      </w:pPr>
    </w:p>
    <w:p w14:paraId="7517247B" w14:textId="45D2C299" w:rsidR="002B5549"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002B5549">
        <w:rPr>
          <w:rFonts w:ascii="Palatino Linotype" w:hAnsi="Palatino Linotype"/>
        </w:rPr>
        <w:t xml:space="preserve"> </w:t>
      </w:r>
    </w:p>
    <w:p w14:paraId="4BCB002E" w14:textId="77777777" w:rsidR="002B5549" w:rsidRDefault="002B5549" w:rsidP="00C42F17">
      <w:pPr>
        <w:rPr>
          <w:rFonts w:ascii="Palatino Linotype" w:hAnsi="Palatino Linotype"/>
        </w:rPr>
      </w:pPr>
    </w:p>
    <w:p w14:paraId="40BCB47A" w14:textId="6C8D9703" w:rsidR="00A37628" w:rsidRDefault="00A37628" w:rsidP="00C42F17">
      <w:pPr>
        <w:rPr>
          <w:rFonts w:ascii="Palatino Linotype" w:hAnsi="Palatino Linotype"/>
        </w:rPr>
      </w:pPr>
      <w:r w:rsidRPr="00A37628">
        <w:rPr>
          <w:rFonts w:ascii="Palatino Linotype" w:hAnsi="Palatino Linotype"/>
        </w:rPr>
        <w:t>-</w:t>
      </w:r>
      <w:r w:rsidR="00874955">
        <w:rPr>
          <w:rFonts w:ascii="Palatino Linotype" w:hAnsi="Palatino Linotype"/>
        </w:rPr>
        <w:t xml:space="preserve"> Graphic organizer</w:t>
      </w:r>
      <w:r w:rsidR="004F5165">
        <w:rPr>
          <w:rFonts w:ascii="Palatino Linotype" w:hAnsi="Palatino Linotype"/>
        </w:rPr>
        <w:t xml:space="preserve"> </w:t>
      </w:r>
      <w:r w:rsidR="00B16EAB">
        <w:rPr>
          <w:rFonts w:ascii="Palatino Linotype" w:hAnsi="Palatino Linotype"/>
        </w:rPr>
        <w:t>(</w:t>
      </w:r>
      <w:r w:rsidR="004E3637">
        <w:rPr>
          <w:rFonts w:ascii="Palatino Linotype" w:hAnsi="Palatino Linotype"/>
        </w:rPr>
        <w:t>Venn d</w:t>
      </w:r>
      <w:r w:rsidR="00B16EAB">
        <w:rPr>
          <w:rFonts w:ascii="Palatino Linotype" w:hAnsi="Palatino Linotype"/>
        </w:rPr>
        <w:t xml:space="preserve">iagram) </w:t>
      </w:r>
      <w:r w:rsidR="004F5165">
        <w:rPr>
          <w:rFonts w:ascii="Palatino Linotype" w:hAnsi="Palatino Linotype"/>
        </w:rPr>
        <w:t xml:space="preserve">comparing </w:t>
      </w:r>
      <w:r w:rsidR="004F5165" w:rsidRPr="004F5165">
        <w:rPr>
          <w:rFonts w:ascii="Palatino Linotype" w:hAnsi="Palatino Linotype"/>
        </w:rPr>
        <w:t>democracy, tyranny, oligarchy, and monarchy</w:t>
      </w:r>
      <w:r w:rsidRPr="00A37628">
        <w:rPr>
          <w:rFonts w:ascii="Palatino Linotype" w:hAnsi="Palatino Linotype"/>
        </w:rPr>
        <w:t>.</w:t>
      </w:r>
    </w:p>
    <w:p w14:paraId="221A08E4" w14:textId="77777777" w:rsidR="002B5549" w:rsidRPr="00796C3D" w:rsidRDefault="002B5549" w:rsidP="00C42F17">
      <w:pPr>
        <w:rPr>
          <w:rFonts w:ascii="Palatino Linotype" w:hAnsi="Palatino Linotype"/>
        </w:rPr>
      </w:pPr>
    </w:p>
    <w:p w14:paraId="28BD5C6D" w14:textId="77777777"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038F89C2" w14:textId="45524EA8" w:rsidR="00C42F17" w:rsidRDefault="00451E2A" w:rsidP="00C42F17">
      <w:pPr>
        <w:rPr>
          <w:rFonts w:ascii="Palatino Linotype" w:hAnsi="Palatino Linotype"/>
          <w:b/>
        </w:rPr>
      </w:pPr>
      <w:r>
        <w:rPr>
          <w:rFonts w:ascii="Palatino Linotype" w:hAnsi="Palatino Linotype"/>
          <w:b/>
        </w:rPr>
        <w:t>-</w:t>
      </w:r>
      <w:r w:rsidR="00315884" w:rsidRPr="00F62A3B">
        <w:rPr>
          <w:rFonts w:ascii="Palatino Linotype" w:hAnsi="Palatino Linotype"/>
          <w:b/>
        </w:rPr>
        <w:t xml:space="preserve"> </w:t>
      </w:r>
      <w:r w:rsidR="002E3AA0">
        <w:rPr>
          <w:rFonts w:ascii="Palatino Linotype" w:hAnsi="Palatino Linotype"/>
          <w:b/>
        </w:rPr>
        <w:t xml:space="preserve">PowerPoint, </w:t>
      </w:r>
      <w:r w:rsidR="00A64796" w:rsidRPr="00F62A3B">
        <w:rPr>
          <w:rFonts w:ascii="Palatino Linotype" w:hAnsi="Palatino Linotype"/>
          <w:b/>
        </w:rPr>
        <w:t xml:space="preserve">Internet, </w:t>
      </w:r>
      <w:r w:rsidR="00315884" w:rsidRPr="00F62A3B">
        <w:rPr>
          <w:rFonts w:ascii="Palatino Linotype" w:hAnsi="Palatino Linotype"/>
          <w:b/>
        </w:rPr>
        <w:t>textbook, pen/pencil/</w:t>
      </w:r>
      <w:r w:rsidR="00B16EAB">
        <w:rPr>
          <w:rFonts w:ascii="Palatino Linotype" w:hAnsi="Palatino Linotype"/>
          <w:b/>
        </w:rPr>
        <w:t>, Venn Diagram</w:t>
      </w:r>
      <w:r w:rsidR="00315884" w:rsidRPr="00F62A3B">
        <w:rPr>
          <w:rFonts w:ascii="Palatino Linotype" w:hAnsi="Palatino Linotype"/>
          <w:b/>
        </w:rPr>
        <w:t>, dictionary</w:t>
      </w:r>
    </w:p>
    <w:p w14:paraId="2BC44370" w14:textId="4EC8663B" w:rsidR="00F27436" w:rsidRDefault="00F27436" w:rsidP="00C42F17">
      <w:pPr>
        <w:rPr>
          <w:rFonts w:ascii="Palatino Linotype" w:hAnsi="Palatino Linotype"/>
          <w:b/>
        </w:rPr>
      </w:pPr>
    </w:p>
    <w:p w14:paraId="26FDA99E"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lastRenderedPageBreak/>
        <w:t>Teaching Model/Strategy</w:t>
      </w:r>
      <w:r w:rsidRPr="00796C3D">
        <w:rPr>
          <w:rFonts w:ascii="Palatino Linotype" w:hAnsi="Palatino Linotype"/>
        </w:rPr>
        <w:t xml:space="preserve"> </w:t>
      </w:r>
    </w:p>
    <w:p w14:paraId="6C60D4E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59D5BA0D" w14:textId="77777777" w:rsidR="00C42F17" w:rsidRDefault="00C42F17" w:rsidP="00C42F17">
      <w:pPr>
        <w:rPr>
          <w:rFonts w:ascii="Palatino Linotype" w:hAnsi="Palatino Linotype"/>
          <w:b/>
        </w:rPr>
      </w:pPr>
    </w:p>
    <w:p w14:paraId="102DF500" w14:textId="0628E3FF" w:rsidR="00874955" w:rsidRDefault="00AD3A48" w:rsidP="00C42F17">
      <w:pPr>
        <w:rPr>
          <w:rFonts w:ascii="Palatino Linotype" w:hAnsi="Palatino Linotype"/>
          <w:b/>
        </w:rPr>
      </w:pPr>
      <w:r>
        <w:rPr>
          <w:rFonts w:ascii="Palatino Linotype" w:hAnsi="Palatino Linotype"/>
          <w:b/>
        </w:rPr>
        <w:t>Model by comparing</w:t>
      </w:r>
      <w:r w:rsidR="004E3637">
        <w:rPr>
          <w:rFonts w:ascii="Palatino Linotype" w:hAnsi="Palatino Linotype"/>
          <w:b/>
        </w:rPr>
        <w:t>/contrasting</w:t>
      </w:r>
      <w:r>
        <w:rPr>
          <w:rFonts w:ascii="Palatino Linotype" w:hAnsi="Palatino Linotype"/>
          <w:b/>
        </w:rPr>
        <w:t xml:space="preserve"> theocracy and </w:t>
      </w:r>
      <w:r w:rsidRPr="00AD3A48">
        <w:rPr>
          <w:rFonts w:ascii="Palatino Linotype" w:hAnsi="Palatino Linotype"/>
          <w:b/>
        </w:rPr>
        <w:t>monarchy</w:t>
      </w:r>
      <w:r>
        <w:rPr>
          <w:rFonts w:ascii="Palatino Linotype" w:hAnsi="Palatino Linotype"/>
          <w:b/>
        </w:rPr>
        <w:t xml:space="preserve"> on SmartBoard using Venn diagram. </w:t>
      </w:r>
      <w:r w:rsidR="00004B79">
        <w:rPr>
          <w:rFonts w:ascii="Palatino Linotype" w:hAnsi="Palatino Linotype"/>
          <w:b/>
        </w:rPr>
        <w:t xml:space="preserve">  Ask the students if they can name some characteristics of either form of government and where does it belong on the Venn diagram.  </w:t>
      </w:r>
    </w:p>
    <w:p w14:paraId="774F6DD8" w14:textId="77777777" w:rsidR="00C42F17" w:rsidRPr="00796C3D" w:rsidRDefault="00C42F17" w:rsidP="00C42F17">
      <w:pPr>
        <w:rPr>
          <w:rFonts w:ascii="Palatino Linotype" w:hAnsi="Palatino Linotype"/>
          <w:b/>
        </w:rPr>
      </w:pPr>
    </w:p>
    <w:p w14:paraId="3D35F19A"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59827DC8" w14:textId="77777777" w:rsidR="00C42F17" w:rsidRPr="00796C3D" w:rsidRDefault="00C42F17" w:rsidP="00C42F17">
      <w:pPr>
        <w:rPr>
          <w:rFonts w:ascii="Palatino Linotype" w:hAnsi="Palatino Linotype"/>
          <w:b/>
          <w:sz w:val="16"/>
          <w:szCs w:val="16"/>
        </w:rPr>
      </w:pPr>
    </w:p>
    <w:p w14:paraId="7E203D84"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14:paraId="73FCADF1" w14:textId="6F301FE9" w:rsidR="00271EEC" w:rsidRDefault="003B60BA" w:rsidP="00315884">
      <w:pPr>
        <w:ind w:left="720"/>
        <w:rPr>
          <w:rFonts w:ascii="Palatino Linotype" w:hAnsi="Palatino Linotype"/>
          <w:b/>
        </w:rPr>
      </w:pPr>
      <w:r>
        <w:rPr>
          <w:rFonts w:ascii="Palatino Linotype" w:hAnsi="Palatino Linotype"/>
          <w:b/>
        </w:rPr>
        <w:t xml:space="preserve">Show </w:t>
      </w:r>
      <w:commentRangeStart w:id="18"/>
      <w:r w:rsidR="00315884">
        <w:rPr>
          <w:rFonts w:ascii="Palatino Linotype" w:hAnsi="Palatino Linotype"/>
          <w:b/>
        </w:rPr>
        <w:t>P</w:t>
      </w:r>
      <w:r w:rsidR="00271EEC">
        <w:rPr>
          <w:rFonts w:ascii="Palatino Linotype" w:hAnsi="Palatino Linotype"/>
          <w:b/>
        </w:rPr>
        <w:t xml:space="preserve">owerPoint overview of democracy in </w:t>
      </w:r>
      <w:r w:rsidR="00315884">
        <w:rPr>
          <w:rFonts w:ascii="Palatino Linotype" w:hAnsi="Palatino Linotype"/>
          <w:b/>
        </w:rPr>
        <w:t xml:space="preserve">Ancient Greece.  </w:t>
      </w:r>
      <w:commentRangeEnd w:id="18"/>
      <w:r w:rsidR="00CF084B">
        <w:rPr>
          <w:rStyle w:val="CommentReference"/>
        </w:rPr>
        <w:commentReference w:id="18"/>
      </w:r>
      <w:commentRangeStart w:id="19"/>
      <w:r w:rsidR="00315884">
        <w:rPr>
          <w:rFonts w:ascii="Palatino Linotype" w:hAnsi="Palatino Linotype"/>
          <w:b/>
        </w:rPr>
        <w:t>Watch video on</w:t>
      </w:r>
      <w:r w:rsidR="00271EEC">
        <w:rPr>
          <w:rFonts w:ascii="Palatino Linotype" w:hAnsi="Palatino Linotype"/>
          <w:b/>
        </w:rPr>
        <w:t xml:space="preserve"> </w:t>
      </w:r>
      <w:r w:rsidR="00271EEC" w:rsidRPr="00271EEC">
        <w:rPr>
          <w:rFonts w:ascii="Palatino Linotype" w:hAnsi="Palatino Linotype"/>
          <w:b/>
        </w:rPr>
        <w:t>Athenian Democracy</w:t>
      </w:r>
      <w:r w:rsidR="00F62A3B">
        <w:rPr>
          <w:rFonts w:ascii="Palatino Linotype" w:hAnsi="Palatino Linotype"/>
          <w:b/>
        </w:rPr>
        <w:t>.</w:t>
      </w:r>
      <w:commentRangeEnd w:id="19"/>
      <w:r w:rsidR="00CF084B">
        <w:rPr>
          <w:rStyle w:val="CommentReference"/>
        </w:rPr>
        <w:commentReference w:id="19"/>
      </w:r>
      <w:r w:rsidR="00F62A3B">
        <w:rPr>
          <w:rFonts w:ascii="Palatino Linotype" w:hAnsi="Palatino Linotype"/>
          <w:b/>
        </w:rPr>
        <w:t xml:space="preserve">  </w:t>
      </w:r>
      <w:hyperlink r:id="rId8" w:history="1">
        <w:r w:rsidR="00271EEC" w:rsidRPr="00F81AFC">
          <w:rPr>
            <w:rStyle w:val="Hyperlink"/>
            <w:rFonts w:ascii="Palatino Linotype" w:hAnsi="Palatino Linotype"/>
            <w:b/>
          </w:rPr>
          <w:t>https://www.youtube.com/watch?v=vvnTx80yhIg</w:t>
        </w:r>
      </w:hyperlink>
    </w:p>
    <w:p w14:paraId="35E4E551" w14:textId="65325FAC" w:rsidR="00C42F17" w:rsidRPr="00796C3D" w:rsidRDefault="003B60BA" w:rsidP="00315884">
      <w:pPr>
        <w:ind w:left="720"/>
        <w:rPr>
          <w:rFonts w:ascii="Palatino Linotype" w:hAnsi="Palatino Linotype"/>
          <w:b/>
        </w:rPr>
      </w:pPr>
      <w:r>
        <w:rPr>
          <w:rFonts w:ascii="Palatino Linotype" w:hAnsi="Palatino Linotype"/>
          <w:b/>
        </w:rPr>
        <w:t xml:space="preserve">Hand out </w:t>
      </w:r>
      <w:r w:rsidR="00271EEC">
        <w:rPr>
          <w:rFonts w:ascii="Palatino Linotype" w:hAnsi="Palatino Linotype"/>
          <w:b/>
        </w:rPr>
        <w:t xml:space="preserve">Venn </w:t>
      </w:r>
      <w:r w:rsidR="00AD3A48">
        <w:rPr>
          <w:rFonts w:ascii="Palatino Linotype" w:hAnsi="Palatino Linotype"/>
          <w:b/>
        </w:rPr>
        <w:t>diagram</w:t>
      </w:r>
      <w:r>
        <w:rPr>
          <w:rFonts w:ascii="Palatino Linotype" w:hAnsi="Palatino Linotype"/>
          <w:b/>
        </w:rPr>
        <w:t xml:space="preserve"> and group class into </w:t>
      </w:r>
      <w:r w:rsidR="00271EEC">
        <w:rPr>
          <w:rFonts w:ascii="Palatino Linotype" w:hAnsi="Palatino Linotype"/>
          <w:b/>
        </w:rPr>
        <w:t>6</w:t>
      </w:r>
      <w:r>
        <w:rPr>
          <w:rFonts w:ascii="Palatino Linotype" w:hAnsi="Palatino Linotype"/>
          <w:b/>
        </w:rPr>
        <w:t xml:space="preserve"> groups.  Assign each </w:t>
      </w:r>
      <w:r w:rsidR="00AD3A48">
        <w:rPr>
          <w:rFonts w:ascii="Palatino Linotype" w:hAnsi="Palatino Linotype"/>
          <w:b/>
        </w:rPr>
        <w:t>group two</w:t>
      </w:r>
      <w:r w:rsidR="00271EEC">
        <w:rPr>
          <w:rFonts w:ascii="Palatino Linotype" w:hAnsi="Palatino Linotype"/>
          <w:b/>
        </w:rPr>
        <w:t xml:space="preserve"> forms of government (democracy and</w:t>
      </w:r>
      <w:r w:rsidR="00271EEC" w:rsidRPr="00271EEC">
        <w:rPr>
          <w:rFonts w:ascii="Palatino Linotype" w:hAnsi="Palatino Linotype"/>
          <w:b/>
        </w:rPr>
        <w:t xml:space="preserve"> tyranny</w:t>
      </w:r>
      <w:r w:rsidR="00271EEC">
        <w:rPr>
          <w:rFonts w:ascii="Palatino Linotype" w:hAnsi="Palatino Linotype"/>
          <w:b/>
        </w:rPr>
        <w:t xml:space="preserve">, </w:t>
      </w:r>
      <w:r w:rsidR="00271EEC" w:rsidRPr="00271EEC">
        <w:rPr>
          <w:rFonts w:ascii="Palatino Linotype" w:hAnsi="Palatino Linotype"/>
          <w:b/>
        </w:rPr>
        <w:t>democracy</w:t>
      </w:r>
      <w:r w:rsidR="00271EEC">
        <w:rPr>
          <w:rFonts w:ascii="Palatino Linotype" w:hAnsi="Palatino Linotype"/>
          <w:b/>
        </w:rPr>
        <w:t xml:space="preserve"> and</w:t>
      </w:r>
      <w:r w:rsidR="00271EEC" w:rsidRPr="00271EEC">
        <w:rPr>
          <w:rFonts w:ascii="Palatino Linotype" w:hAnsi="Palatino Linotype"/>
          <w:b/>
        </w:rPr>
        <w:t xml:space="preserve"> oligarchy</w:t>
      </w:r>
      <w:r w:rsidR="00271EEC">
        <w:rPr>
          <w:rFonts w:ascii="Palatino Linotype" w:hAnsi="Palatino Linotype"/>
          <w:b/>
        </w:rPr>
        <w:t>, etc…)</w:t>
      </w:r>
      <w:r w:rsidR="00271EEC" w:rsidRPr="00271EEC">
        <w:rPr>
          <w:rFonts w:ascii="Palatino Linotype" w:hAnsi="Palatino Linotype"/>
          <w:b/>
        </w:rPr>
        <w:t xml:space="preserve"> </w:t>
      </w:r>
      <w:r w:rsidR="00271EEC">
        <w:rPr>
          <w:rFonts w:ascii="Palatino Linotype" w:hAnsi="Palatino Linotype"/>
          <w:b/>
        </w:rPr>
        <w:t xml:space="preserve">to </w:t>
      </w:r>
      <w:r w:rsidR="004E3637">
        <w:rPr>
          <w:rFonts w:ascii="Palatino Linotype" w:hAnsi="Palatino Linotype"/>
          <w:b/>
        </w:rPr>
        <w:t>show the logical relationships of their two forms of government</w:t>
      </w:r>
      <w:r>
        <w:rPr>
          <w:rFonts w:ascii="Palatino Linotype" w:hAnsi="Palatino Linotype"/>
          <w:b/>
        </w:rPr>
        <w:t>.</w:t>
      </w:r>
      <w:r w:rsidR="00271EEC">
        <w:rPr>
          <w:rFonts w:ascii="Palatino Linotype" w:hAnsi="Palatino Linotype"/>
          <w:b/>
        </w:rPr>
        <w:t xml:space="preserve">  </w:t>
      </w:r>
    </w:p>
    <w:p w14:paraId="293E31B7" w14:textId="77777777" w:rsidR="00C42F17" w:rsidRPr="00796C3D" w:rsidRDefault="00C42F17" w:rsidP="00C42F17">
      <w:pPr>
        <w:rPr>
          <w:rFonts w:ascii="Palatino Linotype" w:hAnsi="Palatino Linotype"/>
          <w:b/>
        </w:rPr>
      </w:pPr>
    </w:p>
    <w:p w14:paraId="5205F26D" w14:textId="77777777"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 xml:space="preserve">Describe how you will develop the lesson, what you will do to model or guide practice, what learning activities students will be engaged in order to gain the key knowledge and skills identified in the student learning objective(s).  </w:t>
      </w:r>
      <w:r w:rsidRPr="001C346D">
        <w:rPr>
          <w:rFonts w:ascii="Palatino Linotype" w:hAnsi="Palatino Linotype"/>
          <w:sz w:val="18"/>
          <w:szCs w:val="18"/>
        </w:rPr>
        <w:t>Identify the instructional grouping (whole class, small groups, pairs, individuals) you will use in each phase of instruction</w:t>
      </w:r>
      <w:r w:rsidRPr="00796C3D">
        <w:rPr>
          <w:rFonts w:ascii="Palatino Linotype" w:hAnsi="Palatino Linotype"/>
          <w:sz w:val="18"/>
          <w:szCs w:val="18"/>
        </w:rPr>
        <w:t>.</w:t>
      </w:r>
    </w:p>
    <w:p w14:paraId="23D5EA59" w14:textId="77777777" w:rsidR="001D0527" w:rsidRDefault="001D0527" w:rsidP="00C42F17">
      <w:pPr>
        <w:ind w:left="720"/>
        <w:rPr>
          <w:rFonts w:ascii="Palatino Linotype" w:hAnsi="Palatino Linotype"/>
          <w:sz w:val="20"/>
          <w:szCs w:val="20"/>
        </w:rPr>
      </w:pPr>
    </w:p>
    <w:p w14:paraId="608C243C" w14:textId="5625F997" w:rsidR="001D0527" w:rsidRDefault="00271EEC" w:rsidP="00C42F17">
      <w:pPr>
        <w:ind w:left="720"/>
        <w:rPr>
          <w:ins w:id="20" w:author="Timothy Quezada" w:date="2014-11-20T10:29:00Z"/>
          <w:rFonts w:ascii="Palatino Linotype" w:hAnsi="Palatino Linotype"/>
          <w:b/>
          <w:sz w:val="20"/>
          <w:szCs w:val="20"/>
        </w:rPr>
      </w:pPr>
      <w:r>
        <w:rPr>
          <w:rFonts w:ascii="Palatino Linotype" w:hAnsi="Palatino Linotype"/>
          <w:b/>
          <w:szCs w:val="20"/>
        </w:rPr>
        <w:t>6</w:t>
      </w:r>
      <w:r w:rsidR="001D0527" w:rsidRPr="0001166F">
        <w:rPr>
          <w:rFonts w:ascii="Palatino Linotype" w:hAnsi="Palatino Linotype"/>
          <w:b/>
          <w:szCs w:val="20"/>
        </w:rPr>
        <w:t xml:space="preserve"> groups (</w:t>
      </w:r>
      <w:r>
        <w:rPr>
          <w:rFonts w:ascii="Palatino Linotype" w:hAnsi="Palatino Linotype"/>
          <w:b/>
          <w:szCs w:val="20"/>
        </w:rPr>
        <w:t>3</w:t>
      </w:r>
      <w:r w:rsidR="001D0527" w:rsidRPr="0001166F">
        <w:rPr>
          <w:rFonts w:ascii="Palatino Linotype" w:hAnsi="Palatino Linotype"/>
          <w:b/>
          <w:szCs w:val="20"/>
        </w:rPr>
        <w:t>-</w:t>
      </w:r>
      <w:r>
        <w:rPr>
          <w:rFonts w:ascii="Palatino Linotype" w:hAnsi="Palatino Linotype"/>
          <w:b/>
          <w:szCs w:val="20"/>
        </w:rPr>
        <w:t>5 in each group) will be given two forms of government.</w:t>
      </w:r>
      <w:r w:rsidR="004E3637">
        <w:rPr>
          <w:rFonts w:ascii="Palatino Linotype" w:hAnsi="Palatino Linotype"/>
          <w:b/>
          <w:szCs w:val="20"/>
        </w:rPr>
        <w:t xml:space="preserve">  </w:t>
      </w:r>
      <w:r w:rsidR="00004B79">
        <w:rPr>
          <w:rFonts w:ascii="Palatino Linotype" w:hAnsi="Palatino Linotype"/>
          <w:b/>
          <w:szCs w:val="20"/>
        </w:rPr>
        <w:t xml:space="preserve">Students will research the different forms of government and fill out their Venn diagrams.  When all students are complete, I will project a 4 circle Venn diagram to encorporate the four forms of government.  I will have each member from each group fill in one relationship on the Venn diagram.  </w:t>
      </w:r>
    </w:p>
    <w:p w14:paraId="2E579CC6" w14:textId="77777777" w:rsidR="00004B79" w:rsidRDefault="00004B79" w:rsidP="00C42F17">
      <w:pPr>
        <w:ind w:left="720"/>
        <w:rPr>
          <w:rFonts w:ascii="Palatino Linotype" w:hAnsi="Palatino Linotype"/>
          <w:b/>
        </w:rPr>
      </w:pPr>
    </w:p>
    <w:p w14:paraId="49321B3C"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224BAC42" w14:textId="77777777" w:rsidR="00C42F17" w:rsidRDefault="00C42F17" w:rsidP="003B60BA">
      <w:pPr>
        <w:ind w:left="720"/>
        <w:rPr>
          <w:rFonts w:ascii="Palatino Linotype" w:hAnsi="Palatino Linotype"/>
          <w:b/>
          <w:u w:val="single"/>
        </w:rPr>
      </w:pPr>
    </w:p>
    <w:p w14:paraId="31D43701" w14:textId="6C518BFC" w:rsidR="00004B79" w:rsidRPr="00004B79" w:rsidRDefault="00004B79" w:rsidP="003B60BA">
      <w:pPr>
        <w:ind w:left="720"/>
        <w:rPr>
          <w:rFonts w:ascii="Palatino Linotype" w:hAnsi="Palatino Linotype"/>
          <w:b/>
        </w:rPr>
      </w:pPr>
      <w:r w:rsidRPr="00004B79">
        <w:rPr>
          <w:rFonts w:ascii="Palatino Linotype" w:hAnsi="Palatino Linotype"/>
          <w:b/>
        </w:rPr>
        <w:t xml:space="preserve">To close the lesson, </w:t>
      </w:r>
      <w:r>
        <w:rPr>
          <w:rFonts w:ascii="Palatino Linotype" w:hAnsi="Palatino Linotype"/>
          <w:b/>
        </w:rPr>
        <w:t xml:space="preserve">I will ask students what form of government would work the best if it was in our classroom.  </w:t>
      </w:r>
    </w:p>
    <w:p w14:paraId="69BF5E30" w14:textId="77777777" w:rsidR="00004B79" w:rsidRDefault="00004B79" w:rsidP="003B60BA">
      <w:pPr>
        <w:ind w:left="720"/>
        <w:rPr>
          <w:rFonts w:ascii="Palatino Linotype" w:hAnsi="Palatino Linotype"/>
          <w:b/>
          <w:u w:val="single"/>
        </w:rPr>
      </w:pPr>
    </w:p>
    <w:p w14:paraId="4C1C2330" w14:textId="77777777" w:rsidR="00C42F17" w:rsidRPr="00796C3D" w:rsidRDefault="002D5629" w:rsidP="00C42F17">
      <w:pPr>
        <w:rPr>
          <w:rFonts w:ascii="Palatino Linotype" w:hAnsi="Palatino Linotype"/>
          <w:b/>
          <w:u w:val="single"/>
        </w:rPr>
      </w:pPr>
      <w:r>
        <w:rPr>
          <w:rStyle w:val="CommentReference"/>
        </w:rPr>
        <w:lastRenderedPageBreak/>
        <w:commentReference w:id="21"/>
      </w:r>
    </w:p>
    <w:p w14:paraId="6E7EBFA7"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0F8B53FF"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06481714"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14:paraId="6F220785"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078767C4"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70A473C9"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6FFADEF4" w14:textId="77777777"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7A0C54A7"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16AA050D" w14:textId="77777777" w:rsidR="00C42F17" w:rsidRPr="00491114" w:rsidRDefault="00C42F17" w:rsidP="001D793D">
            <w:pPr>
              <w:rPr>
                <w:rFonts w:ascii="Palatino Linotype" w:eastAsia="Times New Roman" w:hAnsi="Palatino Linotype"/>
              </w:rPr>
            </w:pPr>
          </w:p>
          <w:p w14:paraId="139092B3" w14:textId="74370001" w:rsidR="00C42F17" w:rsidRPr="00491114" w:rsidRDefault="001C346D" w:rsidP="001D793D">
            <w:pPr>
              <w:rPr>
                <w:rFonts w:ascii="Palatino Linotype" w:eastAsia="Times New Roman" w:hAnsi="Palatino Linotype"/>
              </w:rPr>
            </w:pPr>
            <w:r>
              <w:rPr>
                <w:rFonts w:ascii="Palatino Linotype" w:eastAsia="Times New Roman" w:hAnsi="Palatino Linotype"/>
              </w:rPr>
              <w:t>Bobby</w:t>
            </w:r>
          </w:p>
          <w:p w14:paraId="2C58A1BD" w14:textId="77777777" w:rsidR="00C42F17" w:rsidRPr="00491114" w:rsidRDefault="00C42F17" w:rsidP="001D793D">
            <w:pPr>
              <w:rPr>
                <w:rFonts w:ascii="Palatino Linotype" w:eastAsia="Times New Roman" w:hAnsi="Palatino Linotype"/>
              </w:rPr>
            </w:pPr>
          </w:p>
          <w:p w14:paraId="5F4198CA" w14:textId="77777777" w:rsidR="00C42F17" w:rsidRPr="00491114" w:rsidRDefault="00C42F17" w:rsidP="001D793D">
            <w:pPr>
              <w:rPr>
                <w:rFonts w:ascii="Palatino Linotype" w:eastAsia="Times New Roman" w:hAnsi="Palatino Linotype"/>
              </w:rPr>
            </w:pPr>
          </w:p>
          <w:p w14:paraId="728F6202"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AFE4C3" w14:textId="0DC2B02D" w:rsidR="00C42F17" w:rsidRPr="00491114" w:rsidRDefault="001C346D" w:rsidP="001C346D">
            <w:pPr>
              <w:rPr>
                <w:rFonts w:ascii="Palatino Linotype" w:eastAsia="Times New Roman" w:hAnsi="Palatino Linotype"/>
              </w:rPr>
            </w:pPr>
            <w:r>
              <w:rPr>
                <w:rFonts w:ascii="Palatino Linotype" w:eastAsia="Times New Roman" w:hAnsi="Palatino Linotype"/>
              </w:rPr>
              <w:t>Diagnosed ADHD from IEP.  Issues with focusing.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14A8769" w14:textId="77777777" w:rsidR="00C42F17" w:rsidRDefault="001C346D" w:rsidP="001D793D">
            <w:pPr>
              <w:rPr>
                <w:rFonts w:ascii="Palatino Linotype" w:eastAsia="Times New Roman" w:hAnsi="Palatino Linotype"/>
              </w:rPr>
            </w:pPr>
            <w:r>
              <w:rPr>
                <w:rFonts w:ascii="Palatino Linotype" w:eastAsia="Times New Roman" w:hAnsi="Palatino Linotype"/>
              </w:rPr>
              <w:t>Group with more focused students.  Prompt as needed.</w:t>
            </w:r>
          </w:p>
          <w:p w14:paraId="53E7AE08" w14:textId="13399453" w:rsidR="003B60BA" w:rsidRPr="00491114" w:rsidRDefault="003B60BA" w:rsidP="001D793D">
            <w:pPr>
              <w:rPr>
                <w:rFonts w:ascii="Palatino Linotype" w:eastAsia="Times New Roman" w:hAnsi="Palatino Linotype"/>
              </w:rPr>
            </w:pPr>
            <w:r>
              <w:rPr>
                <w:rFonts w:ascii="Palatino Linotype" w:eastAsia="Times New Roman" w:hAnsi="Palatino Linotype"/>
              </w:rPr>
              <w:t>Allow Para to assist.</w:t>
            </w:r>
          </w:p>
        </w:tc>
      </w:tr>
      <w:tr w:rsidR="00C42F17" w:rsidRPr="00491114" w14:paraId="1FFFCF9F"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46188327" w14:textId="77777777" w:rsidR="00C42F17" w:rsidRPr="00491114" w:rsidRDefault="00C42F17" w:rsidP="001D793D">
            <w:pPr>
              <w:rPr>
                <w:rFonts w:ascii="Palatino Linotype" w:eastAsia="Times New Roman" w:hAnsi="Palatino Linotype"/>
              </w:rPr>
            </w:pPr>
          </w:p>
          <w:p w14:paraId="356C4C01" w14:textId="7D082CDB" w:rsidR="00C42F17" w:rsidRPr="00491114" w:rsidRDefault="001C346D" w:rsidP="001D793D">
            <w:pPr>
              <w:rPr>
                <w:rFonts w:ascii="Palatino Linotype" w:eastAsia="Times New Roman" w:hAnsi="Palatino Linotype"/>
              </w:rPr>
            </w:pPr>
            <w:r>
              <w:rPr>
                <w:rFonts w:ascii="Palatino Linotype" w:eastAsia="Times New Roman" w:hAnsi="Palatino Linotype"/>
              </w:rPr>
              <w:t>Steve</w:t>
            </w:r>
          </w:p>
          <w:p w14:paraId="16AC9E3A" w14:textId="77777777" w:rsidR="00C42F17" w:rsidRPr="00491114" w:rsidRDefault="00C42F17" w:rsidP="001D793D">
            <w:pPr>
              <w:rPr>
                <w:rFonts w:ascii="Palatino Linotype" w:eastAsia="Times New Roman" w:hAnsi="Palatino Linotype"/>
              </w:rPr>
            </w:pPr>
          </w:p>
          <w:p w14:paraId="773EE511" w14:textId="77777777" w:rsidR="00C42F17" w:rsidRPr="00491114" w:rsidRDefault="00C42F17" w:rsidP="001D793D">
            <w:pPr>
              <w:rPr>
                <w:rFonts w:ascii="Palatino Linotype" w:eastAsia="Times New Roman" w:hAnsi="Palatino Linotype"/>
              </w:rPr>
            </w:pPr>
          </w:p>
          <w:p w14:paraId="42E6C0C0"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97D5E18" w14:textId="51EEEF2C" w:rsidR="00C42F17" w:rsidRPr="00491114" w:rsidRDefault="001C346D" w:rsidP="001D793D">
            <w:pPr>
              <w:rPr>
                <w:rFonts w:ascii="Palatino Linotype" w:eastAsia="Times New Roman" w:hAnsi="Palatino Linotype"/>
              </w:rPr>
            </w:pPr>
            <w:r>
              <w:rPr>
                <w:rFonts w:ascii="Palatino Linotype" w:eastAsia="Times New Roman" w:hAnsi="Palatino Linotype"/>
              </w:rPr>
              <w:t>Physical disability.  Writing arm in sling.</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98F781D" w14:textId="1931FA4A" w:rsidR="00C42F17" w:rsidRPr="00491114" w:rsidRDefault="001C346D" w:rsidP="001D793D">
            <w:pPr>
              <w:rPr>
                <w:rFonts w:ascii="Palatino Linotype" w:eastAsia="Times New Roman" w:hAnsi="Palatino Linotype"/>
              </w:rPr>
            </w:pPr>
            <w:r>
              <w:rPr>
                <w:rFonts w:ascii="Palatino Linotype" w:eastAsia="Times New Roman" w:hAnsi="Palatino Linotype"/>
              </w:rPr>
              <w:t>Group with larger group.  Allow</w:t>
            </w:r>
            <w:r w:rsidR="003B60BA">
              <w:rPr>
                <w:rFonts w:ascii="Palatino Linotype" w:eastAsia="Times New Roman" w:hAnsi="Palatino Linotype"/>
              </w:rPr>
              <w:t xml:space="preserve"> Steve to do research/present.</w:t>
            </w:r>
          </w:p>
        </w:tc>
      </w:tr>
      <w:tr w:rsidR="00C42F17" w:rsidRPr="00491114" w14:paraId="3A404BCE" w14:textId="77777777"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14:paraId="33CCCD7F" w14:textId="77777777" w:rsidR="00C42F17" w:rsidRPr="00491114" w:rsidRDefault="00C42F17" w:rsidP="001D793D">
            <w:pPr>
              <w:rPr>
                <w:rFonts w:ascii="Palatino Linotype" w:eastAsia="Times New Roman" w:hAnsi="Palatino Linotype"/>
              </w:rPr>
            </w:pPr>
          </w:p>
          <w:p w14:paraId="52F44698" w14:textId="3DADCF8F" w:rsidR="00C42F17" w:rsidRPr="00491114" w:rsidRDefault="001C346D" w:rsidP="001D793D">
            <w:pPr>
              <w:rPr>
                <w:rFonts w:ascii="Palatino Linotype" w:eastAsia="Times New Roman" w:hAnsi="Palatino Linotype"/>
              </w:rPr>
            </w:pPr>
            <w:r>
              <w:rPr>
                <w:rFonts w:ascii="Palatino Linotype" w:eastAsia="Times New Roman" w:hAnsi="Palatino Linotype"/>
              </w:rPr>
              <w:t>Yuki</w:t>
            </w:r>
          </w:p>
          <w:p w14:paraId="00451DAC" w14:textId="77777777" w:rsidR="00C42F17" w:rsidRPr="00491114" w:rsidRDefault="00C42F17" w:rsidP="001D793D">
            <w:pPr>
              <w:rPr>
                <w:rFonts w:ascii="Palatino Linotype" w:eastAsia="Times New Roman" w:hAnsi="Palatino Linotype"/>
              </w:rPr>
            </w:pPr>
          </w:p>
          <w:p w14:paraId="76900AE6" w14:textId="77777777" w:rsidR="00C42F17" w:rsidRPr="00491114" w:rsidRDefault="00C42F17" w:rsidP="001D793D">
            <w:pPr>
              <w:rPr>
                <w:rFonts w:ascii="Palatino Linotype" w:eastAsia="Times New Roman" w:hAnsi="Palatino Linotype"/>
              </w:rPr>
            </w:pPr>
          </w:p>
          <w:p w14:paraId="0EFF1B56" w14:textId="77777777"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BC864D1" w14:textId="43104875" w:rsidR="00C42F17" w:rsidRPr="00491114" w:rsidRDefault="003B60BA" w:rsidP="001D793D">
            <w:pPr>
              <w:rPr>
                <w:rFonts w:ascii="Palatino Linotype" w:eastAsia="Times New Roman" w:hAnsi="Palatino Linotype"/>
              </w:rPr>
            </w:pPr>
            <w:r>
              <w:rPr>
                <w:rFonts w:ascii="Palatino Linotype" w:eastAsia="Times New Roman" w:hAnsi="Palatino Linotype"/>
              </w:rPr>
              <w:t xml:space="preserve">ELL.  Speaks very poor English.  Progressing with </w:t>
            </w:r>
            <w:r w:rsidR="002B01D0">
              <w:rPr>
                <w:rFonts w:ascii="Palatino Linotype" w:eastAsia="Times New Roman" w:hAnsi="Palatino Linotype"/>
              </w:rPr>
              <w:t xml:space="preserve">pocket </w:t>
            </w:r>
            <w:r>
              <w:rPr>
                <w:rFonts w:ascii="Palatino Linotype" w:eastAsia="Times New Roman" w:hAnsi="Palatino Linotype"/>
              </w:rPr>
              <w:t>translator.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1D09712" w14:textId="46F16D0B" w:rsidR="00C42F17" w:rsidRPr="00491114" w:rsidRDefault="00161199" w:rsidP="00161199">
            <w:pPr>
              <w:rPr>
                <w:rFonts w:ascii="Palatino Linotype" w:eastAsia="Times New Roman" w:hAnsi="Palatino Linotype"/>
              </w:rPr>
            </w:pPr>
            <w:r>
              <w:rPr>
                <w:rFonts w:ascii="Palatino Linotype" w:eastAsia="Times New Roman" w:hAnsi="Palatino Linotype"/>
              </w:rPr>
              <w:t>Use/</w:t>
            </w:r>
            <w:r w:rsidR="00004B79">
              <w:rPr>
                <w:rFonts w:ascii="Palatino Linotype" w:eastAsia="Times New Roman" w:hAnsi="Palatino Linotype"/>
              </w:rPr>
              <w:t xml:space="preserve">Model </w:t>
            </w:r>
            <w:r>
              <w:rPr>
                <w:rFonts w:ascii="Palatino Linotype" w:eastAsia="Times New Roman" w:hAnsi="Palatino Linotype"/>
              </w:rPr>
              <w:t>Venn diagram</w:t>
            </w:r>
            <w:commentRangeStart w:id="22"/>
            <w:r w:rsidR="002B01D0">
              <w:rPr>
                <w:rFonts w:ascii="Palatino Linotype" w:eastAsia="Times New Roman" w:hAnsi="Palatino Linotype"/>
              </w:rPr>
              <w:t>.</w:t>
            </w:r>
            <w:r>
              <w:rPr>
                <w:rFonts w:ascii="Palatino Linotype" w:eastAsia="Times New Roman" w:hAnsi="Palatino Linotype"/>
              </w:rPr>
              <w:t xml:space="preserve">  Word wall.  Repeat directions.</w:t>
            </w:r>
            <w:bookmarkStart w:id="23" w:name="_GoBack"/>
            <w:bookmarkEnd w:id="23"/>
            <w:r w:rsidR="002B01D0">
              <w:rPr>
                <w:rFonts w:ascii="Palatino Linotype" w:eastAsia="Times New Roman" w:hAnsi="Palatino Linotype"/>
              </w:rPr>
              <w:t xml:space="preserve">  </w:t>
            </w:r>
            <w:commentRangeEnd w:id="22"/>
            <w:r w:rsidR="00744AE5">
              <w:rPr>
                <w:rStyle w:val="CommentReference"/>
              </w:rPr>
              <w:commentReference w:id="22"/>
            </w:r>
            <w:r w:rsidR="003B60BA">
              <w:rPr>
                <w:rFonts w:ascii="Palatino Linotype" w:eastAsia="Times New Roman" w:hAnsi="Palatino Linotype"/>
              </w:rPr>
              <w:t xml:space="preserve">Group with highly developed bilingual students.  </w:t>
            </w:r>
            <w:r w:rsidR="002B01D0">
              <w:rPr>
                <w:rFonts w:ascii="Palatino Linotype" w:eastAsia="Times New Roman" w:hAnsi="Palatino Linotype"/>
              </w:rPr>
              <w:t>Use pocket translator.</w:t>
            </w:r>
          </w:p>
        </w:tc>
      </w:tr>
    </w:tbl>
    <w:p w14:paraId="4FA8F581" w14:textId="77777777" w:rsidR="00C42F17" w:rsidRPr="00796C3D" w:rsidRDefault="00C42F17" w:rsidP="00C42F17">
      <w:pPr>
        <w:rPr>
          <w:rFonts w:ascii="Palatino Linotype" w:hAnsi="Palatino Linotype"/>
        </w:rPr>
      </w:pPr>
    </w:p>
    <w:p w14:paraId="1FDF3446"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50E5362C" w14:textId="77777777" w:rsidR="00C42F17" w:rsidRPr="00796C3D" w:rsidRDefault="00C42F17" w:rsidP="00C42F17">
      <w:pPr>
        <w:rPr>
          <w:rFonts w:ascii="Palatino Linotype" w:hAnsi="Palatino Linotype"/>
        </w:rPr>
      </w:pPr>
    </w:p>
    <w:p w14:paraId="045C2089"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5D58E67C"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14:paraId="368EFE29" w14:textId="77777777" w:rsidR="00C42F17" w:rsidRPr="00796C3D" w:rsidRDefault="00C42F17" w:rsidP="00C42F17">
      <w:pPr>
        <w:rPr>
          <w:rFonts w:ascii="Palatino Linotype" w:hAnsi="Palatino Linotype"/>
        </w:rPr>
      </w:pPr>
    </w:p>
    <w:p w14:paraId="26B93FF1" w14:textId="77777777"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2BD6BA3F"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67B3D77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795E664B"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35873891" w14:textId="509378F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r w:rsidR="003B60BA" w:rsidRPr="00796C3D">
        <w:rPr>
          <w:rFonts w:ascii="Palatino Linotype" w:hAnsi="Palatino Linotype"/>
          <w:sz w:val="18"/>
          <w:szCs w:val="18"/>
        </w:rPr>
        <w:t>could be</w:t>
      </w:r>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1F91ED1E" w14:textId="77777777" w:rsidR="00C42F17" w:rsidRPr="00796C3D" w:rsidRDefault="00C42F17" w:rsidP="00C42F17">
      <w:pPr>
        <w:rPr>
          <w:rFonts w:ascii="Palatino Linotype" w:hAnsi="Palatino Linotype"/>
          <w:b/>
        </w:rPr>
      </w:pPr>
      <w:r w:rsidRPr="00796C3D">
        <w:rPr>
          <w:rFonts w:ascii="Palatino Linotype" w:hAnsi="Palatino Linotype"/>
          <w:b/>
        </w:rPr>
        <w:tab/>
      </w:r>
    </w:p>
    <w:p w14:paraId="3C425497" w14:textId="77777777" w:rsidR="00DE5F8F" w:rsidRDefault="00DE5F8F" w:rsidP="00C42F17"/>
    <w:p w14:paraId="05877D8A" w14:textId="369EC921" w:rsidR="00451E2A" w:rsidRDefault="00451E2A" w:rsidP="00C42F17"/>
    <w:p w14:paraId="02273EBF" w14:textId="77777777" w:rsidR="00451E2A" w:rsidRDefault="00451E2A" w:rsidP="00C42F17"/>
    <w:p w14:paraId="31E49712" w14:textId="77777777" w:rsidR="00451E2A" w:rsidRDefault="00451E2A" w:rsidP="00C42F17"/>
    <w:p w14:paraId="702F1424" w14:textId="77777777" w:rsidR="00451E2A" w:rsidRDefault="00451E2A" w:rsidP="00C42F17"/>
    <w:p w14:paraId="43FA8C5E" w14:textId="77777777" w:rsidR="00451E2A" w:rsidRDefault="00451E2A" w:rsidP="00C42F17"/>
    <w:p w14:paraId="368D2CDA" w14:textId="6072836B" w:rsidR="00451E2A" w:rsidRDefault="00451E2A" w:rsidP="00C42F17"/>
    <w:sectPr w:rsidR="00451E2A" w:rsidSect="00DE5F8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Timothy Quezada" w:date="2014-11-20T10:29:00Z" w:initials="TQ">
    <w:p w14:paraId="7D83D922" w14:textId="25B64CF7" w:rsidR="00CF084B" w:rsidRDefault="00CF084B">
      <w:pPr>
        <w:pStyle w:val="CommentText"/>
      </w:pPr>
      <w:r>
        <w:rPr>
          <w:rStyle w:val="CommentReference"/>
        </w:rPr>
        <w:annotationRef/>
      </w:r>
      <w:r>
        <w:t xml:space="preserve">If using this as part of lesson should be included as link/file. </w:t>
      </w:r>
    </w:p>
  </w:comment>
  <w:comment w:id="19" w:author="Timothy Quezada" w:date="2014-11-20T10:22:00Z" w:initials="TQ">
    <w:p w14:paraId="363957FA" w14:textId="44E10BD3" w:rsidR="00CF084B" w:rsidRDefault="00CF084B">
      <w:pPr>
        <w:pStyle w:val="CommentText"/>
      </w:pPr>
      <w:r>
        <w:rPr>
          <w:rStyle w:val="CommentReference"/>
        </w:rPr>
        <w:annotationRef/>
      </w:r>
      <w:r>
        <w:t>This is sufficient for initiation. This is meant to engage students and connect them to subsequent lesson.</w:t>
      </w:r>
    </w:p>
  </w:comment>
  <w:comment w:id="21" w:author="Timothy Quezada" w:date="2014-11-20T10:29:00Z" w:initials="TQ">
    <w:p w14:paraId="18730BB8" w14:textId="49F2E810" w:rsidR="002D5629" w:rsidRDefault="002D5629">
      <w:pPr>
        <w:pStyle w:val="CommentText"/>
      </w:pPr>
      <w:r>
        <w:rPr>
          <w:rStyle w:val="CommentReference"/>
        </w:rPr>
        <w:annotationRef/>
      </w:r>
      <w:r>
        <w:t xml:space="preserve">Unclear how this will be accomplished in closure as related to lesson? </w:t>
      </w:r>
    </w:p>
  </w:comment>
  <w:comment w:id="22" w:author="Timothy Quezada" w:date="2014-11-20T10:36:00Z" w:initials="TQ">
    <w:p w14:paraId="07CB2CBC" w14:textId="38E9BFBB" w:rsidR="00744AE5" w:rsidRDefault="00744AE5">
      <w:pPr>
        <w:pStyle w:val="CommentText"/>
      </w:pPr>
      <w:r>
        <w:rPr>
          <w:rStyle w:val="CommentReference"/>
        </w:rPr>
        <w:annotationRef/>
      </w:r>
      <w:r>
        <w:t xml:space="preserve">Think in terms of how to support this student with readings identified for her, additional scaffolding with use of graphic organizer or other academic adaptations that recognize her readiness level.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83D922" w15:done="0"/>
  <w15:commentEx w15:paraId="363957FA" w15:done="0"/>
  <w15:commentEx w15:paraId="18730BB8" w15:done="0"/>
  <w15:commentEx w15:paraId="07CB2CB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jah millard">
    <w15:presenceInfo w15:providerId="Windows Live" w15:userId="0a4451e5d98f39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04B79"/>
    <w:rsid w:val="0001166F"/>
    <w:rsid w:val="00161199"/>
    <w:rsid w:val="001C1E2A"/>
    <w:rsid w:val="001C346D"/>
    <w:rsid w:val="001D0527"/>
    <w:rsid w:val="00271EEC"/>
    <w:rsid w:val="00283CAB"/>
    <w:rsid w:val="002A594E"/>
    <w:rsid w:val="002B01D0"/>
    <w:rsid w:val="002B5549"/>
    <w:rsid w:val="002D5629"/>
    <w:rsid w:val="002E3AA0"/>
    <w:rsid w:val="00315884"/>
    <w:rsid w:val="00326615"/>
    <w:rsid w:val="003B60BA"/>
    <w:rsid w:val="003D2090"/>
    <w:rsid w:val="00451E2A"/>
    <w:rsid w:val="004849E6"/>
    <w:rsid w:val="004E3637"/>
    <w:rsid w:val="004F5165"/>
    <w:rsid w:val="005A6ED2"/>
    <w:rsid w:val="00671F8A"/>
    <w:rsid w:val="00744AE5"/>
    <w:rsid w:val="00874955"/>
    <w:rsid w:val="009D3940"/>
    <w:rsid w:val="00A37628"/>
    <w:rsid w:val="00A64796"/>
    <w:rsid w:val="00AD3A48"/>
    <w:rsid w:val="00B0026F"/>
    <w:rsid w:val="00B16EAB"/>
    <w:rsid w:val="00C42F17"/>
    <w:rsid w:val="00CF084B"/>
    <w:rsid w:val="00CF5863"/>
    <w:rsid w:val="00D759C7"/>
    <w:rsid w:val="00DE5F8F"/>
    <w:rsid w:val="00F27436"/>
    <w:rsid w:val="00F407ED"/>
    <w:rsid w:val="00F62A3B"/>
    <w:rsid w:val="00F7414C"/>
    <w:rsid w:val="00FF6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C7BCD"/>
  <w15:docId w15:val="{51B6512D-B3E4-4882-BF4D-2A39EE7C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084B"/>
    <w:rPr>
      <w:sz w:val="16"/>
      <w:szCs w:val="16"/>
    </w:rPr>
  </w:style>
  <w:style w:type="paragraph" w:styleId="CommentText">
    <w:name w:val="annotation text"/>
    <w:basedOn w:val="Normal"/>
    <w:link w:val="CommentTextChar"/>
    <w:uiPriority w:val="99"/>
    <w:semiHidden/>
    <w:unhideWhenUsed/>
    <w:rsid w:val="00CF084B"/>
    <w:rPr>
      <w:sz w:val="20"/>
      <w:szCs w:val="20"/>
    </w:rPr>
  </w:style>
  <w:style w:type="character" w:customStyle="1" w:styleId="CommentTextChar">
    <w:name w:val="Comment Text Char"/>
    <w:basedOn w:val="DefaultParagraphFont"/>
    <w:link w:val="CommentText"/>
    <w:uiPriority w:val="99"/>
    <w:semiHidden/>
    <w:rsid w:val="00CF084B"/>
    <w:rPr>
      <w:rFonts w:ascii="Calibri" w:eastAsia="Calibri"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F084B"/>
    <w:rPr>
      <w:b/>
      <w:bCs/>
    </w:rPr>
  </w:style>
  <w:style w:type="character" w:customStyle="1" w:styleId="CommentSubjectChar">
    <w:name w:val="Comment Subject Char"/>
    <w:basedOn w:val="CommentTextChar"/>
    <w:link w:val="CommentSubject"/>
    <w:uiPriority w:val="99"/>
    <w:semiHidden/>
    <w:rsid w:val="00CF084B"/>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CF084B"/>
    <w:rPr>
      <w:rFonts w:ascii="Tahoma" w:hAnsi="Tahoma" w:cs="Tahoma"/>
      <w:sz w:val="16"/>
      <w:szCs w:val="16"/>
    </w:rPr>
  </w:style>
  <w:style w:type="character" w:customStyle="1" w:styleId="BalloonTextChar">
    <w:name w:val="Balloon Text Char"/>
    <w:basedOn w:val="DefaultParagraphFont"/>
    <w:link w:val="BalloonText"/>
    <w:uiPriority w:val="99"/>
    <w:semiHidden/>
    <w:rsid w:val="00CF084B"/>
    <w:rPr>
      <w:rFonts w:ascii="Tahoma" w:eastAsia="Calibri" w:hAnsi="Tahoma" w:cs="Tahoma"/>
      <w:sz w:val="16"/>
      <w:szCs w:val="16"/>
      <w:lang w:eastAsia="en-US"/>
    </w:rPr>
  </w:style>
  <w:style w:type="character" w:styleId="Hyperlink">
    <w:name w:val="Hyperlink"/>
    <w:basedOn w:val="DefaultParagraphFont"/>
    <w:uiPriority w:val="99"/>
    <w:unhideWhenUsed/>
    <w:rsid w:val="00F274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vnTx80yhIg" TargetMode="Externa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748D1-DAA1-4E36-9AD9-76BC3977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elijah millard</cp:lastModifiedBy>
  <cp:revision>8</cp:revision>
  <cp:lastPrinted>2010-10-20T07:36:00Z</cp:lastPrinted>
  <dcterms:created xsi:type="dcterms:W3CDTF">2014-11-24T03:42:00Z</dcterms:created>
  <dcterms:modified xsi:type="dcterms:W3CDTF">2014-11-24T06:40:00Z</dcterms:modified>
</cp:coreProperties>
</file>